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F00CD" w14:textId="77777777" w:rsidR="006E7056" w:rsidRDefault="00EF7BEC">
      <w:pPr>
        <w:pStyle w:val="TextBody"/>
        <w:rPr>
          <w:rFonts w:ascii="URWPalladioL" w:hAnsi="URWPalladioL"/>
        </w:rPr>
      </w:pPr>
      <w:r>
        <w:rPr>
          <w:rFonts w:ascii="URWPalladioL" w:hAnsi="URWPalladioL"/>
          <w:b/>
        </w:rPr>
        <w:t xml:space="preserve">PI NAME: </w:t>
      </w:r>
      <w:proofErr w:type="spellStart"/>
      <w:r>
        <w:rPr>
          <w:rFonts w:ascii="URWPalladioL" w:hAnsi="URWPalladioL"/>
        </w:rPr>
        <w:t>Asantha</w:t>
      </w:r>
      <w:proofErr w:type="spellEnd"/>
      <w:r>
        <w:rPr>
          <w:rFonts w:ascii="URWPalladioL" w:hAnsi="URWPalladioL"/>
        </w:rPr>
        <w:t xml:space="preserve"> </w:t>
      </w:r>
      <w:proofErr w:type="spellStart"/>
      <w:r>
        <w:rPr>
          <w:rFonts w:ascii="URWPalladioL" w:hAnsi="URWPalladioL"/>
        </w:rPr>
        <w:t>Cooray</w:t>
      </w:r>
      <w:proofErr w:type="spellEnd"/>
      <w:r>
        <w:rPr>
          <w:rFonts w:ascii="URWPalladioL" w:hAnsi="URWPalladioL"/>
        </w:rPr>
        <w:t xml:space="preserve"> </w:t>
      </w:r>
    </w:p>
    <w:p w14:paraId="745E9E5F" w14:textId="77777777" w:rsidR="006E7056" w:rsidRDefault="00EF7BEC">
      <w:pPr>
        <w:pStyle w:val="TextBody"/>
        <w:rPr>
          <w:rFonts w:ascii="URWPalladioL" w:hAnsi="URWPalladioL"/>
        </w:rPr>
      </w:pPr>
      <w:r>
        <w:rPr>
          <w:rFonts w:ascii="URWPalladioL" w:hAnsi="URWPalladioL"/>
          <w:b/>
        </w:rPr>
        <w:t xml:space="preserve">Science Education Title: </w:t>
      </w:r>
      <w:r>
        <w:rPr>
          <w:rFonts w:ascii="URWPalladioL" w:hAnsi="URWPalladioL"/>
        </w:rPr>
        <w:t>Torque</w:t>
      </w:r>
    </w:p>
    <w:p w14:paraId="6CEEA3E9" w14:textId="77777777" w:rsidR="006E7056" w:rsidRDefault="00EF7BEC">
      <w:pPr>
        <w:pStyle w:val="TextBody"/>
        <w:rPr>
          <w:rFonts w:ascii="URWPalladioL" w:hAnsi="URWPalladioL"/>
        </w:rPr>
      </w:pPr>
      <w:r>
        <w:rPr>
          <w:rFonts w:ascii="URWPalladioL" w:hAnsi="URWPalladioL"/>
          <w:b/>
        </w:rPr>
        <w:t xml:space="preserve">Overview: </w:t>
      </w:r>
      <w:r>
        <w:rPr>
          <w:rFonts w:ascii="URWPalladioL" w:hAnsi="URWPalladioL"/>
        </w:rPr>
        <w:t xml:space="preserve">The goal of this experiment </w:t>
      </w:r>
      <w:ins w:id="0" w:author="Unknown Author" w:date="2016-08-14T14:27:00Z">
        <w:r>
          <w:rPr>
            <w:rFonts w:ascii="URWPalladioL" w:hAnsi="URWPalladioL"/>
          </w:rPr>
          <w:t>is</w:t>
        </w:r>
      </w:ins>
      <w:del w:id="1" w:author="Unknown Author" w:date="2016-08-14T14:27:00Z">
        <w:r>
          <w:rPr>
            <w:rFonts w:ascii="URWPalladioL" w:hAnsi="URWPalladioL"/>
          </w:rPr>
          <w:delText>will be</w:delText>
        </w:r>
      </w:del>
      <w:r>
        <w:rPr>
          <w:rFonts w:ascii="URWPalladioL" w:hAnsi="URWPalladioL"/>
        </w:rPr>
        <w:t xml:space="preserve"> to understand the components of torque and to balance multiple </w:t>
      </w:r>
      <w:proofErr w:type="gramStart"/>
      <w:r>
        <w:rPr>
          <w:rFonts w:ascii="URWPalladioL" w:hAnsi="URWPalladioL"/>
        </w:rPr>
        <w:t>torques</w:t>
      </w:r>
      <w:proofErr w:type="gramEnd"/>
      <w:r>
        <w:rPr>
          <w:rFonts w:ascii="URWPalladioL" w:hAnsi="URWPalladioL"/>
        </w:rPr>
        <w:t xml:space="preserve"> on a system in order to achieve equilibrium.  </w:t>
      </w:r>
    </w:p>
    <w:p w14:paraId="1A131629" w14:textId="77777777" w:rsidR="006E7056" w:rsidRDefault="00EF7BEC">
      <w:pPr>
        <w:pStyle w:val="TextBody"/>
        <w:rPr>
          <w:rFonts w:ascii="URWPalladioL" w:hAnsi="URWPalladioL"/>
        </w:rPr>
      </w:pPr>
      <w:r>
        <w:rPr>
          <w:rFonts w:ascii="URWPalladioL" w:hAnsi="URWPalladioL"/>
        </w:rPr>
        <w:t xml:space="preserve">Much like how a force causes a </w:t>
      </w:r>
      <w:r>
        <w:rPr>
          <w:rFonts w:ascii="URWPalladioL" w:hAnsi="URWPalladioL"/>
        </w:rPr>
        <w:t>linear acceleration</w:t>
      </w:r>
      <w:ins w:id="2" w:author="Unknown Author" w:date="2016-08-14T14:26:00Z">
        <w:r>
          <w:rPr>
            <w:rFonts w:ascii="URWPalladioL" w:hAnsi="URWPalladioL"/>
          </w:rPr>
          <w:t>,</w:t>
        </w:r>
      </w:ins>
      <w:r>
        <w:rPr>
          <w:rFonts w:ascii="URWPalladioL" w:hAnsi="URWPalladioL"/>
        </w:rPr>
        <w:t xml:space="preserve"> </w:t>
      </w:r>
      <w:del w:id="3" w:author="Unknown Author" w:date="2016-08-14T14:26:00Z">
        <w:r>
          <w:rPr>
            <w:rFonts w:ascii="URWPalladioL" w:hAnsi="URWPalladioL"/>
          </w:rPr>
          <w:delText>a</w:delText>
        </w:r>
      </w:del>
      <w:r>
        <w:rPr>
          <w:rFonts w:ascii="URWPalladioL" w:hAnsi="URWPalladioL"/>
        </w:rPr>
        <w:t xml:space="preserve"> torque</w:t>
      </w:r>
      <w:ins w:id="4" w:author="Unknown Author" w:date="2016-08-14T14:26:00Z">
        <w:r>
          <w:rPr>
            <w:rFonts w:ascii="URWPalladioL" w:hAnsi="URWPalladioL"/>
          </w:rPr>
          <w:t xml:space="preserve"> is a force that</w:t>
        </w:r>
      </w:ins>
      <w:r>
        <w:rPr>
          <w:rFonts w:ascii="URWPalladioL" w:hAnsi="URWPalladioL"/>
        </w:rPr>
        <w:t xml:space="preserve"> causes a rotational acceleration. It is defined as the product of a force and the distance the force is from the axis of rotation. If the sum of the torques on a system is equal to zero the system will not have</w:t>
      </w:r>
      <w:r>
        <w:rPr>
          <w:rFonts w:ascii="URWPalladioL" w:hAnsi="URWPalladioL"/>
        </w:rPr>
        <w:t xml:space="preserve"> any angular acceleration. </w:t>
      </w:r>
    </w:p>
    <w:p w14:paraId="6945E7C0" w14:textId="77777777" w:rsidR="006E7056" w:rsidRDefault="006E7056">
      <w:pPr>
        <w:pStyle w:val="TextBody"/>
        <w:rPr>
          <w:rFonts w:ascii="URWPalladioL" w:hAnsi="URWPalladioL"/>
        </w:rPr>
      </w:pPr>
    </w:p>
    <w:p w14:paraId="39D8AE2E" w14:textId="77777777" w:rsidR="006E7056" w:rsidRDefault="00EF7BEC">
      <w:pPr>
        <w:pStyle w:val="TextBody"/>
        <w:rPr>
          <w:rFonts w:ascii="URWPalladioL" w:hAnsi="URWPalladioL"/>
        </w:rPr>
      </w:pPr>
      <w:r>
        <w:rPr>
          <w:rFonts w:ascii="URWPalladioL" w:hAnsi="URWPalladioL"/>
          <w:b/>
        </w:rPr>
        <w:t xml:space="preserve">Principles of Torque: </w:t>
      </w:r>
      <w:r>
        <w:rPr>
          <w:rFonts w:ascii="URWPalladioL" w:hAnsi="URWPalladioL"/>
        </w:rPr>
        <w:t>A torque is defined as the product of a force applied at some distance from the axis of rotation.</w:t>
      </w:r>
    </w:p>
    <w:p w14:paraId="489EF719" w14:textId="77777777" w:rsidR="006E7056" w:rsidRDefault="00EF7BEC">
      <w:pPr>
        <w:pStyle w:val="TextBody"/>
        <w:jc w:val="center"/>
        <w:rPr>
          <w:rFonts w:ascii="URWPalladioL" w:hAnsi="URWPalladioL"/>
        </w:rPr>
      </w:pPr>
      <m:oMath>
        <m:acc>
          <m:accPr>
            <m:chr m:val="⃗"/>
            <m:ctrlPr>
              <w:rPr>
                <w:rFonts w:ascii="Cambria Math" w:hAnsi="Cambria Math"/>
              </w:rPr>
            </m:ctrlPr>
          </m:accPr>
          <m:e>
            <m:r>
              <w:rPr>
                <w:rFonts w:ascii="Cambria Math" w:hAnsi="Cambria Math"/>
              </w:rPr>
              <m:t>τ</m:t>
            </m:r>
          </m:e>
        </m:acc>
        <m:r>
          <w:rPr>
            <w:rFonts w:ascii="Cambria Math" w:hAnsi="Cambria Math"/>
          </w:rPr>
          <m:t xml:space="preserve"> = </m:t>
        </m:r>
        <m:acc>
          <m:accPr>
            <m:chr m:val="⃗"/>
            <m:ctrlPr>
              <w:rPr>
                <w:rFonts w:ascii="Cambria Math" w:hAnsi="Cambria Math"/>
              </w:rPr>
            </m:ctrlPr>
          </m:accPr>
          <m:e>
            <m:r>
              <w:rPr>
                <w:rFonts w:ascii="Cambria Math" w:hAnsi="Cambria Math"/>
              </w:rPr>
              <m:t>F</m:t>
            </m:r>
          </m:e>
        </m:acc>
        <m:r>
          <w:rPr>
            <w:rFonts w:ascii="Cambria Math" w:hAnsi="Cambria Math"/>
          </w:rPr>
          <m:t xml:space="preserve"> </m:t>
        </m:r>
        <m:r>
          <w:rPr>
            <w:rFonts w:ascii="Cambria Math" w:hAnsi="Cambria Math"/>
          </w:rPr>
          <m:t>x</m:t>
        </m:r>
        <m:r>
          <w:rPr>
            <w:rFonts w:ascii="Cambria Math" w:hAnsi="Cambria Math"/>
          </w:rPr>
          <m:t xml:space="preserve"> </m:t>
        </m:r>
        <m:acc>
          <m:accPr>
            <m:chr m:val="⃗"/>
            <m:ctrlPr>
              <w:rPr>
                <w:rFonts w:ascii="Cambria Math" w:hAnsi="Cambria Math"/>
              </w:rPr>
            </m:ctrlPr>
          </m:accPr>
          <m:e>
            <m:r>
              <w:rPr>
                <w:rFonts w:ascii="Cambria Math" w:hAnsi="Cambria Math"/>
              </w:rPr>
              <m:t>r</m:t>
            </m:r>
          </m:e>
        </m:acc>
      </m:oMath>
      <w:r>
        <w:rPr>
          <w:rFonts w:ascii="URWPalladioL" w:hAnsi="URWPalladioL"/>
        </w:rPr>
        <w:t>(Equation 1)</w:t>
      </w:r>
    </w:p>
    <w:p w14:paraId="157A5280" w14:textId="77777777" w:rsidR="006E7056" w:rsidRDefault="00EF7BEC">
      <w:pPr>
        <w:pStyle w:val="TextBody"/>
        <w:rPr>
          <w:rFonts w:ascii="URWPalladioL" w:hAnsi="URWPalladioL"/>
        </w:rPr>
      </w:pPr>
      <w:r>
        <w:rPr>
          <w:rFonts w:ascii="URWPalladioL" w:hAnsi="URWPalladioL"/>
        </w:rPr>
        <w:t>Where</w:t>
      </w:r>
      <w:ins w:id="5" w:author="Aaron Kolski-Andreaco" w:date="2016-08-29T13:02:00Z">
        <m:oMath>
          <m:r>
            <w:rPr>
              <w:rFonts w:ascii="Cambria Math" w:hAnsi="Cambria Math"/>
            </w:rPr>
            <m:t xml:space="preserve"> </m:t>
          </m:r>
        </m:oMath>
      </w:ins>
      <m:oMath>
        <m:acc>
          <m:accPr>
            <m:chr m:val="⃗"/>
            <m:ctrlPr>
              <w:rPr>
                <w:rFonts w:ascii="Cambria Math" w:hAnsi="Cambria Math"/>
              </w:rPr>
            </m:ctrlPr>
          </m:accPr>
          <m:e>
            <m:r>
              <w:rPr>
                <w:rFonts w:ascii="Cambria Math" w:hAnsi="Cambria Math"/>
              </w:rPr>
              <m:t>F</m:t>
            </m:r>
          </m:e>
        </m:acc>
        <w:ins w:id="6" w:author="Aaron Kolski-Andreaco" w:date="2016-08-29T13:02:00Z">
          <m:r>
            <w:rPr>
              <w:rFonts w:ascii="Cambria Math" w:hAnsi="Cambria Math"/>
            </w:rPr>
            <m:t xml:space="preserve"> </m:t>
          </m:r>
        </w:ins>
      </m:oMath>
      <w:r>
        <w:rPr>
          <w:rFonts w:ascii="URWPalladioL" w:hAnsi="URWPalladioL"/>
        </w:rPr>
        <w:t>is the force applied and</w:t>
      </w:r>
      <m:oMath>
        <m:acc>
          <m:accPr>
            <m:chr m:val="⃗"/>
            <m:ctrlPr>
              <w:rPr>
                <w:rFonts w:ascii="Cambria Math" w:hAnsi="Cambria Math"/>
              </w:rPr>
            </m:ctrlPr>
          </m:accPr>
          <m:e>
            <m:r>
              <w:rPr>
                <w:rFonts w:ascii="Cambria Math" w:hAnsi="Cambria Math"/>
              </w:rPr>
              <m:t>r</m:t>
            </m:r>
          </m:e>
        </m:acc>
      </m:oMath>
      <w:r>
        <w:rPr>
          <w:rFonts w:ascii="URWPalladioL" w:hAnsi="URWPalladioL"/>
        </w:rPr>
        <w:t>is the distance to the axis of rotation.</w:t>
      </w:r>
      <w:ins w:id="7" w:author="Unknown Author" w:date="2016-08-14T14:39:00Z">
        <w:r>
          <w:rPr>
            <w:rFonts w:ascii="URWPalladioL" w:hAnsi="URWPalladioL"/>
          </w:rPr>
          <w:t xml:space="preserve"> Torque </w:t>
        </w:r>
        <w:r>
          <w:rPr>
            <w:rFonts w:ascii="URWPalladioL" w:hAnsi="URWPalladioL"/>
          </w:rPr>
          <w:t xml:space="preserve">has units of force multiplied by distance and so </w:t>
        </w:r>
        <w:bookmarkStart w:id="8" w:name="_GoBack"/>
        <w:r>
          <w:rPr>
            <w:rFonts w:ascii="URWPalladioL" w:hAnsi="URWPalladioL"/>
          </w:rPr>
          <w:t>is</w:t>
        </w:r>
        <w:bookmarkEnd w:id="8"/>
        <w:r>
          <w:rPr>
            <w:rFonts w:ascii="URWPalladioL" w:hAnsi="URWPalladioL"/>
          </w:rPr>
          <w:t xml:space="preserve"> measured in Newton meters.</w:t>
        </w:r>
      </w:ins>
      <w:ins w:id="9" w:author="Unknown Author" w:date="2016-08-14T14:28:00Z">
        <w:r>
          <w:rPr>
            <w:rFonts w:ascii="URWPalladioL" w:hAnsi="URWPalladioL"/>
          </w:rPr>
          <w:t xml:space="preserve"> Because torque is a ve</w:t>
        </w:r>
      </w:ins>
      <w:ins w:id="10" w:author="Unknown Author" w:date="2016-08-14T14:29:00Z">
        <w:r>
          <w:rPr>
            <w:rFonts w:ascii="URWPalladioL" w:hAnsi="URWPalladioL"/>
          </w:rPr>
          <w:t>ctor, it has both magnitude and direction. The direction of the torque is perpendicular to the plane made by the force</w:t>
        </w:r>
      </w:ins>
      <w:ins w:id="11" w:author="Unknown Author" w:date="2016-08-14T14:30:00Z">
        <w:r>
          <w:rPr>
            <w:rFonts w:ascii="URWPalladioL" w:hAnsi="URWPalladioL"/>
          </w:rPr>
          <w:t xml:space="preserve"> and distance components.</w:t>
        </w:r>
      </w:ins>
      <w:ins w:id="12" w:author="Unknown Author" w:date="2016-08-14T14:33:00Z">
        <w:r>
          <w:rPr>
            <w:rFonts w:ascii="URWPalladioL" w:hAnsi="URWPalladioL"/>
          </w:rPr>
          <w:t xml:space="preserve"> Using one'</w:t>
        </w:r>
        <w:r>
          <w:rPr>
            <w:rFonts w:ascii="URWPalladioL" w:hAnsi="URWPalladioL"/>
          </w:rPr>
          <w:t>s right hand the di</w:t>
        </w:r>
      </w:ins>
      <w:ins w:id="13" w:author="Unknown Author" w:date="2016-08-14T14:34:00Z">
        <w:r>
          <w:rPr>
            <w:rFonts w:ascii="URWPalladioL" w:hAnsi="URWPalladioL"/>
          </w:rPr>
          <w:t xml:space="preserve">rection can be </w:t>
        </w:r>
      </w:ins>
      <w:ins w:id="14" w:author="Unknown Author" w:date="2016-08-14T14:35:00Z">
        <w:r>
          <w:rPr>
            <w:rFonts w:ascii="URWPalladioL" w:hAnsi="URWPalladioL"/>
          </w:rPr>
          <w:t xml:space="preserve">determined. </w:t>
        </w:r>
      </w:ins>
      <w:ins w:id="15" w:author="Unknown Author" w:date="2016-08-14T14:36:00Z">
        <w:r>
          <w:rPr>
            <w:rFonts w:ascii="URWPalladioL" w:hAnsi="URWPalladioL"/>
          </w:rPr>
          <w:t>Extend the pointer finger in the direction of the first component. Then extend the middle finger in the direction of the second component. Once this is done, the direction of the extended thu</w:t>
        </w:r>
      </w:ins>
      <w:ins w:id="16" w:author="Unknown Author" w:date="2016-08-14T14:37:00Z">
        <w:r>
          <w:rPr>
            <w:rFonts w:ascii="URWPalladioL" w:hAnsi="URWPalladioL"/>
          </w:rPr>
          <w:t>mb is the direction</w:t>
        </w:r>
        <w:r>
          <w:rPr>
            <w:rFonts w:ascii="URWPalladioL" w:hAnsi="URWPalladioL"/>
          </w:rPr>
          <w:t xml:space="preserve"> of the torque.</w:t>
        </w:r>
      </w:ins>
      <w:del w:id="17" w:author="Unknown Author" w:date="2016-08-14T14:35:00Z">
        <w:r>
          <w:rPr>
            <w:rFonts w:ascii="URWPalladioL" w:hAnsi="URWPalladioL"/>
          </w:rPr>
          <w:delText xml:space="preserve"> </w:delText>
        </w:r>
      </w:del>
      <w:ins w:id="18" w:author="Unknown Author" w:date="2016-08-24T16:42:00Z">
        <w:r>
          <w:rPr>
            <w:rFonts w:ascii="URWPalladioL" w:hAnsi="URWPalladioL"/>
          </w:rPr>
          <w:t xml:space="preserve"> </w:t>
        </w:r>
      </w:ins>
      <w:r>
        <w:rPr>
          <w:rFonts w:ascii="URWPalladioL" w:hAnsi="URWPalladioL"/>
        </w:rPr>
        <w:t xml:space="preserve">An example is a wrench tightening a bolt. A force is applied at the end of the wrench some distance from the </w:t>
      </w:r>
      <w:proofErr w:type="gramStart"/>
      <w:r>
        <w:rPr>
          <w:rFonts w:ascii="URWPalladioL" w:hAnsi="URWPalladioL"/>
        </w:rPr>
        <w:t>bolt which</w:t>
      </w:r>
      <w:proofErr w:type="gramEnd"/>
      <w:r>
        <w:rPr>
          <w:rFonts w:ascii="URWPalladioL" w:hAnsi="URWPalladioL"/>
        </w:rPr>
        <w:t xml:space="preserve"> provides a torque to rotate the bolt into place. The longer the distance</w:t>
      </w:r>
      <m:oMath>
        <m:acc>
          <m:accPr>
            <m:chr m:val="⃗"/>
            <m:ctrlPr>
              <w:rPr>
                <w:rFonts w:ascii="Cambria Math" w:hAnsi="Cambria Math"/>
              </w:rPr>
            </m:ctrlPr>
          </m:accPr>
          <m:e>
            <m:r>
              <w:rPr>
                <w:rFonts w:ascii="Cambria Math" w:hAnsi="Cambria Math"/>
              </w:rPr>
              <m:t>r</m:t>
            </m:r>
          </m:e>
        </m:acc>
      </m:oMath>
      <w:r>
        <w:rPr>
          <w:rFonts w:ascii="URWPalladioL" w:hAnsi="URWPalladioL"/>
        </w:rPr>
        <w:t>the larger the torque as can be seen from Equ</w:t>
      </w:r>
      <w:proofErr w:type="spellStart"/>
      <w:r>
        <w:rPr>
          <w:rFonts w:ascii="URWPalladioL" w:hAnsi="URWPalladioL"/>
        </w:rPr>
        <w:t>ation</w:t>
      </w:r>
      <w:proofErr w:type="spellEnd"/>
      <w:r>
        <w:rPr>
          <w:rFonts w:ascii="URWPalladioL" w:hAnsi="URWPalladioL"/>
        </w:rPr>
        <w:t xml:space="preserve"> 1. The force needed to rotate an object can be reduced significantly by just increasing the length of the force to the axis of rotation.</w:t>
      </w:r>
    </w:p>
    <w:p w14:paraId="10BBB8DE" w14:textId="77777777" w:rsidR="006E7056" w:rsidRDefault="00EF7BEC">
      <w:pPr>
        <w:pStyle w:val="TextBody"/>
        <w:rPr>
          <w:rFonts w:ascii="URWPalladioL" w:hAnsi="URWPalladioL"/>
        </w:rPr>
      </w:pPr>
      <w:r>
        <w:rPr>
          <w:rFonts w:ascii="URWPalladioL" w:hAnsi="URWPalladioL"/>
        </w:rPr>
        <w:t>A torque on a system will cause an angular acceleration on that system.</w:t>
      </w:r>
    </w:p>
    <w:p w14:paraId="0CAFD140" w14:textId="77777777" w:rsidR="006E7056" w:rsidRDefault="00EF7BEC">
      <w:pPr>
        <w:pStyle w:val="TextBody"/>
        <w:jc w:val="center"/>
        <w:rPr>
          <w:rFonts w:ascii="URWPalladioL" w:hAnsi="URWPalladioL"/>
        </w:rPr>
      </w:pPr>
      <m:oMath>
        <m:acc>
          <m:accPr>
            <m:chr m:val="⃗"/>
            <m:ctrlPr>
              <w:rPr>
                <w:rFonts w:ascii="Cambria Math" w:hAnsi="Cambria Math"/>
              </w:rPr>
            </m:ctrlPr>
          </m:accPr>
          <m:e>
            <m:r>
              <w:rPr>
                <w:rFonts w:ascii="Cambria Math" w:hAnsi="Cambria Math"/>
              </w:rPr>
              <m:t>τ</m:t>
            </m:r>
          </m:e>
        </m:acc>
        <m:r>
          <w:rPr>
            <w:rFonts w:ascii="Cambria Math" w:hAnsi="Cambria Math"/>
          </w:rPr>
          <m:t xml:space="preserve"> = </m:t>
        </m:r>
        <m:acc>
          <m:accPr>
            <m:chr m:val="⃗"/>
            <m:ctrlPr>
              <w:rPr>
                <w:rFonts w:ascii="Cambria Math" w:hAnsi="Cambria Math"/>
              </w:rPr>
            </m:ctrlPr>
          </m:accPr>
          <m:e>
            <m:r>
              <w:rPr>
                <w:rFonts w:ascii="Cambria Math" w:hAnsi="Cambria Math"/>
              </w:rPr>
              <m:t>α</m:t>
            </m:r>
          </m:e>
        </m:acc>
        <m:r>
          <w:rPr>
            <w:rFonts w:ascii="Cambria Math" w:hAnsi="Cambria Math"/>
          </w:rPr>
          <m:t xml:space="preserve"> * </m:t>
        </m:r>
        <m:r>
          <w:rPr>
            <w:rFonts w:ascii="Cambria Math" w:hAnsi="Cambria Math"/>
          </w:rPr>
          <m:t>I</m:t>
        </m:r>
      </m:oMath>
      <w:r>
        <w:rPr>
          <w:rFonts w:ascii="URWPalladioL" w:hAnsi="URWPalladioL"/>
        </w:rPr>
        <w:t>(Equation 2)</w:t>
      </w:r>
    </w:p>
    <w:p w14:paraId="4FFB4B5B" w14:textId="77777777" w:rsidR="006E7056" w:rsidRDefault="00EF7BEC">
      <w:pPr>
        <w:pStyle w:val="TextBody"/>
        <w:rPr>
          <w:rFonts w:ascii="URWPalladioL" w:hAnsi="URWPalladioL"/>
        </w:rPr>
      </w:pPr>
      <w:r>
        <w:rPr>
          <w:rFonts w:ascii="URWPalladioL" w:hAnsi="URWPalladioL"/>
        </w:rPr>
        <w:t>Here</w:t>
      </w:r>
      <m:oMath>
        <m:acc>
          <m:accPr>
            <m:chr m:val="⃗"/>
            <m:ctrlPr>
              <w:rPr>
                <w:rFonts w:ascii="Cambria Math" w:hAnsi="Cambria Math"/>
              </w:rPr>
            </m:ctrlPr>
          </m:accPr>
          <m:e>
            <m:r>
              <w:rPr>
                <w:rFonts w:ascii="Cambria Math" w:hAnsi="Cambria Math"/>
              </w:rPr>
              <m:t>α</m:t>
            </m:r>
          </m:e>
        </m:acc>
      </m:oMath>
      <w:r>
        <w:rPr>
          <w:rFonts w:ascii="URWPalladioL" w:hAnsi="URWPalladioL"/>
        </w:rPr>
        <w:t>is angular</w:t>
      </w:r>
      <w:r>
        <w:rPr>
          <w:rFonts w:ascii="URWPalladioL" w:hAnsi="URWPalladioL"/>
        </w:rPr>
        <w:t xml:space="preserve"> acceleration and</w:t>
      </w:r>
      <m:oMath>
        <m:r>
          <w:rPr>
            <w:rFonts w:ascii="Cambria Math" w:hAnsi="Cambria Math"/>
          </w:rPr>
          <m:t>I</m:t>
        </m:r>
      </m:oMath>
      <w:r>
        <w:rPr>
          <w:rFonts w:ascii="URWPalladioL" w:hAnsi="URWPalladioL"/>
        </w:rPr>
        <w:t xml:space="preserve">is the moment of inertia for that system. This is the rotational equivalent of Newton's second law </w:t>
      </w: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oMath>
      <w:r>
        <w:rPr>
          <w:rFonts w:ascii="URWPalladioL" w:hAnsi="URWPalladioL"/>
        </w:rPr>
        <w:t xml:space="preserve">with mass being replaced with the moment of inertia and acceleration being replaced with angular acceleration. </w:t>
      </w:r>
    </w:p>
    <w:p w14:paraId="7686CA5B" w14:textId="77777777" w:rsidR="006E7056" w:rsidRDefault="00EF7BEC">
      <w:pPr>
        <w:pStyle w:val="TextBody"/>
        <w:rPr>
          <w:rFonts w:ascii="URWPalladioL" w:hAnsi="URWPalladioL"/>
        </w:rPr>
      </w:pPr>
      <w:r>
        <w:rPr>
          <w:rFonts w:ascii="URWPalladioL" w:hAnsi="URWPalladioL"/>
        </w:rPr>
        <w:t>The experiment</w:t>
      </w:r>
      <w:r>
        <w:rPr>
          <w:rFonts w:ascii="URWPalladioL" w:hAnsi="URWPalladioL"/>
        </w:rPr>
        <w:t xml:space="preserve"> will consist of a meter </w:t>
      </w:r>
      <w:proofErr w:type="gramStart"/>
      <w:r>
        <w:rPr>
          <w:rFonts w:ascii="URWPalladioL" w:hAnsi="URWPalladioL"/>
        </w:rPr>
        <w:t>stick which</w:t>
      </w:r>
      <w:proofErr w:type="gramEnd"/>
      <w:r>
        <w:rPr>
          <w:rFonts w:ascii="URWPalladioL" w:hAnsi="URWPalladioL"/>
        </w:rPr>
        <w:t xml:space="preserve"> is able to rotate freely about its axis</w:t>
      </w:r>
      <w:ins w:id="19" w:author="Unknown Author" w:date="2016-08-14T14:28:00Z">
        <w:r>
          <w:rPr>
            <w:rFonts w:ascii="URWPalladioL" w:hAnsi="URWPalladioL"/>
          </w:rPr>
          <w:t xml:space="preserve"> as shown in Figure 1</w:t>
        </w:r>
      </w:ins>
      <w:r>
        <w:rPr>
          <w:rFonts w:ascii="URWPalladioL" w:hAnsi="URWPalladioL"/>
        </w:rPr>
        <w:t>.</w:t>
      </w:r>
    </w:p>
    <w:p w14:paraId="2C0DFF45" w14:textId="77777777" w:rsidR="006E7056" w:rsidRDefault="006E7056">
      <w:pPr>
        <w:pStyle w:val="TextBody"/>
        <w:jc w:val="center"/>
        <w:rPr>
          <w:rFonts w:ascii="URWPalladioL" w:hAnsi="URWPalladioL"/>
        </w:rPr>
      </w:pPr>
    </w:p>
    <w:p w14:paraId="3006B76F" w14:textId="77777777" w:rsidR="006E7056" w:rsidRDefault="00EF7BEC">
      <w:pPr>
        <w:pStyle w:val="TextBody"/>
        <w:jc w:val="center"/>
        <w:rPr>
          <w:rFonts w:ascii="URWPalladioL" w:hAnsi="URWPalladioL"/>
        </w:rPr>
      </w:pPr>
      <w:r>
        <w:rPr>
          <w:rFonts w:ascii="URWPalladioL" w:hAnsi="URWPalladioL"/>
          <w:noProof/>
          <w:lang w:eastAsia="en-US" w:bidi="ar-SA"/>
        </w:rPr>
        <w:drawing>
          <wp:anchor distT="0" distB="0" distL="0" distR="0" simplePos="0" relativeHeight="8" behindDoc="0" locked="0" layoutInCell="1" allowOverlap="1" wp14:anchorId="3CD8E3BC" wp14:editId="67A5835A">
            <wp:simplePos x="0" y="0"/>
            <wp:positionH relativeFrom="column">
              <wp:align>center</wp:align>
            </wp:positionH>
            <wp:positionV relativeFrom="paragraph">
              <wp:align>top</wp:align>
            </wp:positionV>
            <wp:extent cx="3456940" cy="119507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3456940" cy="1195070"/>
                    </a:xfrm>
                    <a:prstGeom prst="rect">
                      <a:avLst/>
                    </a:prstGeom>
                    <a:noFill/>
                    <a:ln w="9525">
                      <a:noFill/>
                      <a:miter lim="800000"/>
                      <a:headEnd/>
                      <a:tailEnd/>
                    </a:ln>
                  </pic:spPr>
                </pic:pic>
              </a:graphicData>
            </a:graphic>
          </wp:anchor>
        </w:drawing>
      </w:r>
    </w:p>
    <w:p w14:paraId="0CB7EE1A" w14:textId="77777777" w:rsidR="006E7056" w:rsidRDefault="00EF7BEC">
      <w:pPr>
        <w:pStyle w:val="TextBody"/>
        <w:jc w:val="center"/>
        <w:rPr>
          <w:rFonts w:ascii="URWPalladioL" w:hAnsi="URWPalladioL"/>
        </w:rPr>
      </w:pPr>
      <w:r>
        <w:rPr>
          <w:rFonts w:ascii="URWPalladioL" w:hAnsi="URWPalladioL"/>
        </w:rPr>
        <w:t>(Figure 1)</w:t>
      </w:r>
    </w:p>
    <w:p w14:paraId="07360795" w14:textId="77777777" w:rsidR="006E7056" w:rsidRDefault="00EF7BEC">
      <w:pPr>
        <w:pStyle w:val="TextBody"/>
        <w:rPr>
          <w:rFonts w:ascii="URWPalladioL" w:hAnsi="URWPalladioL"/>
        </w:rPr>
      </w:pPr>
      <w:r>
        <w:rPr>
          <w:rFonts w:ascii="URWPalladioL" w:hAnsi="URWPalladioL"/>
        </w:rPr>
        <w:t xml:space="preserve">Weights are attached at various lengths from the axis of </w:t>
      </w:r>
      <w:proofErr w:type="gramStart"/>
      <w:r>
        <w:rPr>
          <w:rFonts w:ascii="URWPalladioL" w:hAnsi="URWPalladioL"/>
        </w:rPr>
        <w:t>rotation which</w:t>
      </w:r>
      <w:proofErr w:type="gramEnd"/>
      <w:r>
        <w:rPr>
          <w:rFonts w:ascii="URWPalladioL" w:hAnsi="URWPalladioL"/>
        </w:rPr>
        <w:t xml:space="preserve"> will cause a torque on the </w:t>
      </w:r>
      <w:r>
        <w:rPr>
          <w:rFonts w:ascii="URWPalladioL" w:hAnsi="URWPalladioL"/>
        </w:rPr>
        <w:lastRenderedPageBreak/>
        <w:t xml:space="preserve">system. If the torques on both sides are </w:t>
      </w:r>
      <w:r>
        <w:rPr>
          <w:rFonts w:ascii="URWPalladioL" w:hAnsi="URWPalladioL"/>
        </w:rPr>
        <w:t>balanced the meter stick should not rotate from rest.</w:t>
      </w:r>
    </w:p>
    <w:p w14:paraId="3ECD9215" w14:textId="77777777" w:rsidR="006E7056" w:rsidRDefault="006E7056">
      <w:pPr>
        <w:pStyle w:val="TextBody"/>
        <w:rPr>
          <w:rFonts w:ascii="URWPalladioL" w:hAnsi="URWPalladioL"/>
        </w:rPr>
      </w:pPr>
    </w:p>
    <w:p w14:paraId="6F69F6E2" w14:textId="77777777" w:rsidR="006E7056" w:rsidRDefault="006E7056">
      <w:pPr>
        <w:pStyle w:val="TextBody"/>
        <w:rPr>
          <w:rFonts w:ascii="URWPalladioL" w:hAnsi="URWPalladioL"/>
        </w:rPr>
      </w:pPr>
    </w:p>
    <w:p w14:paraId="4F313256" w14:textId="77777777" w:rsidR="006E7056" w:rsidRDefault="00EF7BEC">
      <w:pPr>
        <w:pStyle w:val="TextBody"/>
        <w:rPr>
          <w:rFonts w:ascii="URWPalladioL" w:hAnsi="URWPalladioL"/>
          <w:b/>
        </w:rPr>
      </w:pPr>
      <w:r>
        <w:rPr>
          <w:rFonts w:ascii="URWPalladioL" w:hAnsi="URWPalladioL"/>
          <w:b/>
        </w:rPr>
        <w:t>Procedure:</w:t>
      </w:r>
    </w:p>
    <w:p w14:paraId="2D64FF5C" w14:textId="77777777" w:rsidR="006E7056" w:rsidRDefault="006E7056">
      <w:pPr>
        <w:pStyle w:val="TextBody"/>
        <w:rPr>
          <w:rFonts w:ascii="URWPalladioL" w:hAnsi="URWPalladioL"/>
          <w:b/>
        </w:rPr>
      </w:pPr>
    </w:p>
    <w:p w14:paraId="16A53867" w14:textId="77777777" w:rsidR="006E7056" w:rsidRDefault="00EF7BEC">
      <w:pPr>
        <w:pStyle w:val="TextBody"/>
        <w:rPr>
          <w:rFonts w:ascii="URWPalladioL" w:hAnsi="URWPalladioL"/>
        </w:rPr>
      </w:pPr>
      <w:r>
        <w:rPr>
          <w:rFonts w:ascii="URWPalladioL" w:hAnsi="URWPalladioL"/>
        </w:rPr>
        <w:t>1.</w:t>
      </w:r>
      <w:r>
        <w:rPr>
          <w:rFonts w:ascii="URWPalladioL" w:hAnsi="URWPalladioL"/>
          <w:b/>
        </w:rPr>
        <w:t xml:space="preserve"> </w:t>
      </w:r>
      <w:r>
        <w:rPr>
          <w:rFonts w:ascii="URWPalladioL" w:hAnsi="URWPalladioL"/>
        </w:rPr>
        <w:t xml:space="preserve">Using two weights </w:t>
      </w:r>
      <w:ins w:id="20" w:author="Unknown Author" w:date="2016-08-24T16:43:00Z">
        <w:r>
          <w:rPr>
            <w:rFonts w:ascii="URWPalladioL" w:hAnsi="URWPalladioL"/>
          </w:rPr>
          <w:t xml:space="preserve">to </w:t>
        </w:r>
      </w:ins>
      <w:r>
        <w:rPr>
          <w:rFonts w:ascii="URWPalladioL" w:hAnsi="URWPalladioL"/>
        </w:rPr>
        <w:t>balance the beam</w:t>
      </w:r>
    </w:p>
    <w:p w14:paraId="5B7181F0" w14:textId="77777777" w:rsidR="006E7056" w:rsidRDefault="00EF7BEC">
      <w:pPr>
        <w:pStyle w:val="TextBody"/>
        <w:numPr>
          <w:ilvl w:val="1"/>
          <w:numId w:val="1"/>
        </w:numPr>
        <w:rPr>
          <w:rFonts w:ascii="URWPalladioL" w:hAnsi="URWPalladioL"/>
        </w:rPr>
      </w:pPr>
      <w:r>
        <w:rPr>
          <w:rFonts w:ascii="URWPalladioL" w:hAnsi="URWPalladioL"/>
        </w:rPr>
        <w:t xml:space="preserve">Start by connecting one 100 </w:t>
      </w:r>
      <w:del w:id="21" w:author="Unknown Author" w:date="2016-08-24T16:52:00Z">
        <w:r>
          <w:rPr>
            <w:rFonts w:ascii="URWPalladioL" w:hAnsi="URWPalladioL"/>
          </w:rPr>
          <w:delText>k</w:delText>
        </w:r>
      </w:del>
      <w:r>
        <w:rPr>
          <w:rFonts w:ascii="URWPalladioL" w:hAnsi="URWPalladioL"/>
        </w:rPr>
        <w:t xml:space="preserve">g weight to the first hole on the right. Then connect a 100 </w:t>
      </w:r>
      <w:del w:id="22" w:author="Unknown Author" w:date="2016-08-24T16:52:00Z">
        <w:r>
          <w:rPr>
            <w:rFonts w:ascii="URWPalladioL" w:hAnsi="URWPalladioL"/>
          </w:rPr>
          <w:delText>k</w:delText>
        </w:r>
      </w:del>
      <w:r>
        <w:rPr>
          <w:rFonts w:ascii="URWPalladioL" w:hAnsi="URWPalladioL"/>
        </w:rPr>
        <w:t xml:space="preserve">g weight to the first hole on the left. If released from </w:t>
      </w:r>
      <w:r>
        <w:rPr>
          <w:rFonts w:ascii="URWPalladioL" w:hAnsi="URWPalladioL"/>
        </w:rPr>
        <w:t xml:space="preserve">rest the beam should not rotate. </w:t>
      </w:r>
    </w:p>
    <w:p w14:paraId="2C92A8B5" w14:textId="77777777" w:rsidR="006E7056" w:rsidRDefault="00EF7BEC">
      <w:pPr>
        <w:pStyle w:val="TextBody"/>
        <w:numPr>
          <w:ilvl w:val="1"/>
          <w:numId w:val="1"/>
        </w:numPr>
        <w:rPr>
          <w:rFonts w:ascii="URWPalladioL" w:hAnsi="URWPalladioL"/>
        </w:rPr>
      </w:pPr>
      <w:r>
        <w:rPr>
          <w:rFonts w:ascii="URWPalladioL" w:hAnsi="URWPalladioL"/>
        </w:rPr>
        <w:t xml:space="preserve">Remove the 100 </w:t>
      </w:r>
      <w:del w:id="23" w:author="Unknown Author" w:date="2016-08-24T16:52:00Z">
        <w:r>
          <w:rPr>
            <w:rFonts w:ascii="URWPalladioL" w:hAnsi="URWPalladioL"/>
          </w:rPr>
          <w:delText>k</w:delText>
        </w:r>
      </w:del>
      <w:r>
        <w:rPr>
          <w:rFonts w:ascii="URWPalladioL" w:hAnsi="URWPalladioL"/>
        </w:rPr>
        <w:t xml:space="preserve">g weight from the left side. Determine using Equation 1 where a 50 </w:t>
      </w:r>
      <w:del w:id="24" w:author="Unknown Author" w:date="2016-08-24T16:52:00Z">
        <w:r>
          <w:rPr>
            <w:rFonts w:ascii="URWPalladioL" w:hAnsi="URWPalladioL"/>
          </w:rPr>
          <w:delText>k</w:delText>
        </w:r>
      </w:del>
      <w:r>
        <w:rPr>
          <w:rFonts w:ascii="URWPalladioL" w:hAnsi="URWPalladioL"/>
        </w:rPr>
        <w:t>g weight would need to be placed in order to balance the torque from the right side. Place the weight and confirm the prediction.</w:t>
      </w:r>
    </w:p>
    <w:p w14:paraId="115EFD66" w14:textId="77777777" w:rsidR="006E7056" w:rsidRDefault="00EF7BEC">
      <w:pPr>
        <w:pStyle w:val="TextBody"/>
        <w:rPr>
          <w:rFonts w:ascii="URWPalladioL" w:hAnsi="URWPalladioL"/>
        </w:rPr>
      </w:pPr>
      <w:r>
        <w:rPr>
          <w:rFonts w:ascii="URWPalladioL" w:hAnsi="URWPalladioL"/>
        </w:rPr>
        <w:t>2. Using</w:t>
      </w:r>
      <w:r>
        <w:rPr>
          <w:rFonts w:ascii="URWPalladioL" w:hAnsi="URWPalladioL"/>
        </w:rPr>
        <w:t xml:space="preserve"> three weights to balance the beam</w:t>
      </w:r>
    </w:p>
    <w:p w14:paraId="042BFD23" w14:textId="77777777" w:rsidR="006E7056" w:rsidRDefault="00EF7BEC">
      <w:pPr>
        <w:pStyle w:val="TextBody"/>
        <w:numPr>
          <w:ilvl w:val="1"/>
          <w:numId w:val="2"/>
        </w:numPr>
        <w:rPr>
          <w:rFonts w:ascii="URWPalladioL" w:hAnsi="URWPalladioL"/>
        </w:rPr>
      </w:pPr>
      <w:r>
        <w:rPr>
          <w:rFonts w:ascii="URWPalladioL" w:hAnsi="URWPalladioL"/>
        </w:rPr>
        <w:t xml:space="preserve">Connect a 50 </w:t>
      </w:r>
      <w:del w:id="25" w:author="Unknown Author" w:date="2016-08-24T16:52:00Z">
        <w:r>
          <w:rPr>
            <w:rFonts w:ascii="URWPalladioL" w:hAnsi="URWPalladioL"/>
          </w:rPr>
          <w:delText>k</w:delText>
        </w:r>
      </w:del>
      <w:r>
        <w:rPr>
          <w:rFonts w:ascii="URWPalladioL" w:hAnsi="URWPalladioL"/>
        </w:rPr>
        <w:t xml:space="preserve">g weight to the first hole on the right. Place a 50 </w:t>
      </w:r>
      <w:del w:id="26" w:author="Unknown Author" w:date="2016-08-24T16:52:00Z">
        <w:r>
          <w:rPr>
            <w:rFonts w:ascii="URWPalladioL" w:hAnsi="URWPalladioL"/>
          </w:rPr>
          <w:delText>k</w:delText>
        </w:r>
      </w:del>
      <w:r>
        <w:rPr>
          <w:rFonts w:ascii="URWPalladioL" w:hAnsi="URWPalladioL"/>
        </w:rPr>
        <w:t>g weight on the third hole to the right.</w:t>
      </w:r>
    </w:p>
    <w:p w14:paraId="269ADB58" w14:textId="77777777" w:rsidR="006E7056" w:rsidRDefault="00EF7BEC">
      <w:pPr>
        <w:pStyle w:val="TextBody"/>
        <w:numPr>
          <w:ilvl w:val="1"/>
          <w:numId w:val="2"/>
        </w:numPr>
        <w:rPr>
          <w:rFonts w:ascii="URWPalladioL" w:hAnsi="URWPalladioL"/>
        </w:rPr>
      </w:pPr>
      <w:r>
        <w:rPr>
          <w:rFonts w:ascii="URWPalladioL" w:hAnsi="URWPalladioL"/>
        </w:rPr>
        <w:t xml:space="preserve"> Determine where to place a 100 </w:t>
      </w:r>
      <w:del w:id="27" w:author="Unknown Author" w:date="2016-08-24T16:52:00Z">
        <w:r>
          <w:rPr>
            <w:rFonts w:ascii="URWPalladioL" w:hAnsi="URWPalladioL"/>
          </w:rPr>
          <w:delText>k</w:delText>
        </w:r>
      </w:del>
      <w:r>
        <w:rPr>
          <w:rFonts w:ascii="URWPalladioL" w:hAnsi="URWPalladioL"/>
        </w:rPr>
        <w:t>g weight on the left side in order to balance the torques.</w:t>
      </w:r>
    </w:p>
    <w:p w14:paraId="1DDD7837" w14:textId="77777777" w:rsidR="006E7056" w:rsidRDefault="00EF7BEC">
      <w:pPr>
        <w:pStyle w:val="TextBody"/>
        <w:numPr>
          <w:ilvl w:val="1"/>
          <w:numId w:val="2"/>
        </w:numPr>
        <w:rPr>
          <w:rFonts w:ascii="URWPalladioL" w:hAnsi="URWPalladioL"/>
        </w:rPr>
      </w:pPr>
      <w:r>
        <w:rPr>
          <w:rFonts w:ascii="URWPalladioL" w:hAnsi="URWPalladioL"/>
        </w:rPr>
        <w:t xml:space="preserve"> Determine where to p</w:t>
      </w:r>
      <w:r>
        <w:rPr>
          <w:rFonts w:ascii="URWPalladioL" w:hAnsi="URWPalladioL"/>
        </w:rPr>
        <w:t xml:space="preserve">lace a 50 </w:t>
      </w:r>
      <w:del w:id="28" w:author="Unknown Author" w:date="2016-08-24T16:52:00Z">
        <w:r>
          <w:rPr>
            <w:rFonts w:ascii="URWPalladioL" w:hAnsi="URWPalladioL"/>
          </w:rPr>
          <w:delText>k</w:delText>
        </w:r>
      </w:del>
      <w:r>
        <w:rPr>
          <w:rFonts w:ascii="URWPalladioL" w:hAnsi="URWPalladioL"/>
        </w:rPr>
        <w:t>g weight on the left side in order to balance the torques.</w:t>
      </w:r>
    </w:p>
    <w:p w14:paraId="5459A720" w14:textId="77777777" w:rsidR="006E7056" w:rsidRDefault="00EF7BEC">
      <w:pPr>
        <w:pStyle w:val="TextBody"/>
        <w:rPr>
          <w:rFonts w:ascii="URWPalladioL" w:hAnsi="URWPalladioL"/>
        </w:rPr>
      </w:pPr>
      <w:r>
        <w:rPr>
          <w:rFonts w:ascii="URWPalladioL" w:hAnsi="URWPalladioL"/>
        </w:rPr>
        <w:t>3. Using multiple weights to balance the beam</w:t>
      </w:r>
    </w:p>
    <w:p w14:paraId="0E6D6BF7" w14:textId="77777777" w:rsidR="006E7056" w:rsidRDefault="00EF7BEC">
      <w:pPr>
        <w:pStyle w:val="TextBody"/>
        <w:numPr>
          <w:ilvl w:val="1"/>
          <w:numId w:val="3"/>
        </w:numPr>
        <w:rPr>
          <w:rFonts w:ascii="URWPalladioL" w:hAnsi="URWPalladioL"/>
        </w:rPr>
      </w:pPr>
      <w:r>
        <w:rPr>
          <w:rFonts w:ascii="URWPalladioL" w:hAnsi="URWPalladioL"/>
        </w:rPr>
        <w:t xml:space="preserve">Connect a 100 </w:t>
      </w:r>
      <w:del w:id="29" w:author="Unknown Author" w:date="2016-08-24T16:52:00Z">
        <w:r>
          <w:rPr>
            <w:rFonts w:ascii="URWPalladioL" w:hAnsi="URWPalladioL"/>
          </w:rPr>
          <w:delText>k</w:delText>
        </w:r>
      </w:del>
      <w:r>
        <w:rPr>
          <w:rFonts w:ascii="URWPalladioL" w:hAnsi="URWPalladioL"/>
        </w:rPr>
        <w:t>g weight to the fourth hole on the right side.</w:t>
      </w:r>
    </w:p>
    <w:p w14:paraId="16D3A771" w14:textId="77777777" w:rsidR="006E7056" w:rsidRDefault="00EF7BEC">
      <w:pPr>
        <w:pStyle w:val="TextBody"/>
        <w:numPr>
          <w:ilvl w:val="1"/>
          <w:numId w:val="3"/>
        </w:numPr>
        <w:rPr>
          <w:rFonts w:ascii="URWPalladioL" w:hAnsi="URWPalladioL"/>
        </w:rPr>
      </w:pPr>
      <w:r>
        <w:rPr>
          <w:rFonts w:ascii="URWPalladioL" w:hAnsi="URWPalladioL"/>
        </w:rPr>
        <w:t xml:space="preserve">Using any combination of 50 </w:t>
      </w:r>
      <w:del w:id="30" w:author="Unknown Author" w:date="2016-08-24T16:52:00Z">
        <w:r>
          <w:rPr>
            <w:rFonts w:ascii="URWPalladioL" w:hAnsi="URWPalladioL"/>
          </w:rPr>
          <w:delText>k</w:delText>
        </w:r>
      </w:del>
      <w:r>
        <w:rPr>
          <w:rFonts w:ascii="URWPalladioL" w:hAnsi="URWPalladioL"/>
        </w:rPr>
        <w:t xml:space="preserve">g and 100 </w:t>
      </w:r>
      <w:del w:id="31" w:author="Unknown Author" w:date="2016-08-24T16:52:00Z">
        <w:r>
          <w:rPr>
            <w:rFonts w:ascii="URWPalladioL" w:hAnsi="URWPalladioL"/>
          </w:rPr>
          <w:delText>k</w:delText>
        </w:r>
      </w:del>
      <w:r>
        <w:rPr>
          <w:rFonts w:ascii="URWPalladioL" w:hAnsi="URWPalladioL"/>
        </w:rPr>
        <w:t xml:space="preserve">g weights find all the ways in which </w:t>
      </w:r>
      <w:r>
        <w:rPr>
          <w:rFonts w:ascii="URWPalladioL" w:hAnsi="URWPalladioL"/>
        </w:rPr>
        <w:t>the torque from the right side can be balanced on the left side.</w:t>
      </w:r>
    </w:p>
    <w:p w14:paraId="50CB632E" w14:textId="77777777" w:rsidR="006E7056" w:rsidRDefault="006E7056">
      <w:pPr>
        <w:pStyle w:val="TextBody"/>
        <w:rPr>
          <w:rFonts w:ascii="URWPalladioL" w:hAnsi="URWPalladioL"/>
        </w:rPr>
      </w:pPr>
    </w:p>
    <w:p w14:paraId="25A8C057" w14:textId="77777777" w:rsidR="006E7056" w:rsidRDefault="00EF7BEC">
      <w:pPr>
        <w:pStyle w:val="TextBody"/>
        <w:rPr>
          <w:rFonts w:ascii="URWPalladioL" w:hAnsi="URWPalladioL"/>
          <w:b/>
        </w:rPr>
      </w:pPr>
      <w:r>
        <w:rPr>
          <w:rFonts w:ascii="URWPalladioL" w:hAnsi="URWPalladioL"/>
          <w:b/>
        </w:rPr>
        <w:t>Representative Results:</w:t>
      </w:r>
    </w:p>
    <w:p w14:paraId="55E7A145" w14:textId="77777777" w:rsidR="006E7056" w:rsidRDefault="00EF7BEC">
      <w:pPr>
        <w:pStyle w:val="TextBody"/>
        <w:rPr>
          <w:rFonts w:ascii="URWPalladioL" w:hAnsi="URWPalladioL"/>
        </w:rPr>
      </w:pPr>
      <w:r>
        <w:rPr>
          <w:rFonts w:ascii="URWPalladioL" w:hAnsi="URWPalladioL"/>
        </w:rPr>
        <w:t xml:space="preserve">Part 1.2: Connect a 50 </w:t>
      </w:r>
      <w:del w:id="32" w:author="Unknown Author" w:date="2016-08-24T16:52:00Z">
        <w:r>
          <w:rPr>
            <w:rFonts w:ascii="URWPalladioL" w:hAnsi="URWPalladioL"/>
          </w:rPr>
          <w:delText>k</w:delText>
        </w:r>
      </w:del>
      <w:r>
        <w:rPr>
          <w:rFonts w:ascii="URWPalladioL" w:hAnsi="URWPalladioL"/>
        </w:rPr>
        <w:t>g weight to the second hole on the left.</w:t>
      </w:r>
    </w:p>
    <w:p w14:paraId="3222C1D6" w14:textId="77777777" w:rsidR="006E7056" w:rsidRDefault="00EF7BEC">
      <w:pPr>
        <w:pStyle w:val="TextBody"/>
        <w:rPr>
          <w:rFonts w:ascii="URWPalladioL" w:hAnsi="URWPalladioL"/>
        </w:rPr>
      </w:pPr>
      <w:r>
        <w:rPr>
          <w:rFonts w:ascii="URWPalladioL" w:hAnsi="URWPalladioL"/>
        </w:rPr>
        <w:t xml:space="preserve">Part 2.2: Connect the 100 </w:t>
      </w:r>
      <w:del w:id="33" w:author="Unknown Author" w:date="2016-08-24T16:52:00Z">
        <w:r>
          <w:rPr>
            <w:rFonts w:ascii="URWPalladioL" w:hAnsi="URWPalladioL"/>
          </w:rPr>
          <w:delText>k</w:delText>
        </w:r>
      </w:del>
      <w:r>
        <w:rPr>
          <w:rFonts w:ascii="URWPalladioL" w:hAnsi="URWPalladioL"/>
        </w:rPr>
        <w:t>g weight to the second hole on the left.</w:t>
      </w:r>
    </w:p>
    <w:p w14:paraId="7A730C8D" w14:textId="77777777" w:rsidR="006E7056" w:rsidRDefault="00EF7BEC">
      <w:pPr>
        <w:pStyle w:val="TextBody"/>
        <w:rPr>
          <w:rFonts w:ascii="URWPalladioL" w:hAnsi="URWPalladioL"/>
        </w:rPr>
      </w:pPr>
      <w:r>
        <w:rPr>
          <w:rFonts w:ascii="URWPalladioL" w:hAnsi="URWPalladioL"/>
        </w:rPr>
        <w:t xml:space="preserve">Part 2.3: Connect the 50 </w:t>
      </w:r>
      <w:del w:id="34" w:author="Unknown Author" w:date="2016-08-24T16:52:00Z">
        <w:r>
          <w:rPr>
            <w:rFonts w:ascii="URWPalladioL" w:hAnsi="URWPalladioL"/>
          </w:rPr>
          <w:delText>k</w:delText>
        </w:r>
      </w:del>
      <w:r>
        <w:rPr>
          <w:rFonts w:ascii="URWPalladioL" w:hAnsi="URWPalladioL"/>
        </w:rPr>
        <w:t xml:space="preserve">g </w:t>
      </w:r>
      <w:r>
        <w:rPr>
          <w:rFonts w:ascii="URWPalladioL" w:hAnsi="URWPalladioL"/>
        </w:rPr>
        <w:t>weight to the fourth hole on the left.</w:t>
      </w:r>
    </w:p>
    <w:p w14:paraId="2AB566F3" w14:textId="77777777" w:rsidR="006E7056" w:rsidRDefault="00EF7BEC">
      <w:pPr>
        <w:pStyle w:val="TextBody"/>
        <w:rPr>
          <w:rFonts w:ascii="URWPalladioL" w:hAnsi="URWPalladioL"/>
        </w:rPr>
      </w:pPr>
      <w:r>
        <w:rPr>
          <w:rFonts w:ascii="URWPalladioL" w:hAnsi="URWPalladioL"/>
        </w:rPr>
        <w:t xml:space="preserve">Part 3.2: Six ways. </w:t>
      </w:r>
    </w:p>
    <w:p w14:paraId="0C3B3725" w14:textId="77777777" w:rsidR="006E7056" w:rsidRDefault="00EF7BEC">
      <w:pPr>
        <w:pStyle w:val="TextBody"/>
        <w:numPr>
          <w:ilvl w:val="0"/>
          <w:numId w:val="4"/>
        </w:numPr>
        <w:rPr>
          <w:rFonts w:ascii="URWPalladioL" w:hAnsi="URWPalladioL"/>
        </w:rPr>
      </w:pPr>
      <w:r>
        <w:rPr>
          <w:rFonts w:ascii="URWPalladioL" w:hAnsi="URWPalladioL"/>
        </w:rPr>
        <w:t xml:space="preserve">100 </w:t>
      </w:r>
      <w:del w:id="35" w:author="Unknown Author" w:date="2016-08-24T16:52:00Z">
        <w:r>
          <w:rPr>
            <w:rFonts w:ascii="URWPalladioL" w:hAnsi="URWPalladioL"/>
          </w:rPr>
          <w:delText>k</w:delText>
        </w:r>
      </w:del>
      <w:r>
        <w:rPr>
          <w:rFonts w:ascii="URWPalladioL" w:hAnsi="URWPalladioL"/>
        </w:rPr>
        <w:t>g - 4</w:t>
      </w:r>
      <w:r>
        <w:rPr>
          <w:rFonts w:ascii="URWPalladioL" w:hAnsi="URWPalladioL"/>
          <w:vertAlign w:val="superscript"/>
        </w:rPr>
        <w:t>th</w:t>
      </w:r>
      <w:r>
        <w:rPr>
          <w:rFonts w:ascii="URWPalladioL" w:hAnsi="URWPalladioL"/>
        </w:rPr>
        <w:t xml:space="preserve"> hole</w:t>
      </w:r>
    </w:p>
    <w:p w14:paraId="56BF4920" w14:textId="77777777" w:rsidR="006E7056" w:rsidRDefault="00EF7BEC">
      <w:pPr>
        <w:pStyle w:val="TextBody"/>
        <w:numPr>
          <w:ilvl w:val="0"/>
          <w:numId w:val="4"/>
        </w:numPr>
        <w:rPr>
          <w:rFonts w:ascii="URWPalladioL" w:hAnsi="URWPalladioL"/>
        </w:rPr>
      </w:pPr>
      <w:r>
        <w:rPr>
          <w:rFonts w:ascii="URWPalladioL" w:hAnsi="URWPalladioL"/>
        </w:rPr>
        <w:t xml:space="preserve">100 </w:t>
      </w:r>
      <w:del w:id="36" w:author="Unknown Author" w:date="2016-08-24T16:52:00Z">
        <w:r>
          <w:rPr>
            <w:rFonts w:ascii="URWPalladioL" w:hAnsi="URWPalladioL"/>
          </w:rPr>
          <w:delText>k</w:delText>
        </w:r>
      </w:del>
      <w:r>
        <w:rPr>
          <w:rFonts w:ascii="URWPalladioL" w:hAnsi="URWPalladioL"/>
        </w:rPr>
        <w:t>g - 1</w:t>
      </w:r>
      <w:r>
        <w:rPr>
          <w:rFonts w:ascii="URWPalladioL" w:hAnsi="URWPalladioL"/>
          <w:vertAlign w:val="superscript"/>
        </w:rPr>
        <w:t>st</w:t>
      </w:r>
      <w:r>
        <w:rPr>
          <w:rFonts w:ascii="URWPalladioL" w:hAnsi="URWPalladioL"/>
        </w:rPr>
        <w:t xml:space="preserve"> hole, 100 kg - 3</w:t>
      </w:r>
      <w:r>
        <w:rPr>
          <w:rFonts w:ascii="URWPalladioL" w:hAnsi="URWPalladioL"/>
          <w:vertAlign w:val="superscript"/>
        </w:rPr>
        <w:t>rd</w:t>
      </w:r>
      <w:r>
        <w:rPr>
          <w:rFonts w:ascii="URWPalladioL" w:hAnsi="URWPalladioL"/>
        </w:rPr>
        <w:t xml:space="preserve"> hole</w:t>
      </w:r>
    </w:p>
    <w:p w14:paraId="036543CB" w14:textId="77777777" w:rsidR="006E7056" w:rsidRDefault="00EF7BEC">
      <w:pPr>
        <w:pStyle w:val="TextBody"/>
        <w:numPr>
          <w:ilvl w:val="0"/>
          <w:numId w:val="4"/>
        </w:numPr>
        <w:rPr>
          <w:rFonts w:ascii="URWPalladioL" w:hAnsi="URWPalladioL"/>
        </w:rPr>
      </w:pPr>
      <w:r>
        <w:rPr>
          <w:rFonts w:ascii="URWPalladioL" w:hAnsi="URWPalladioL"/>
        </w:rPr>
        <w:t xml:space="preserve">50 </w:t>
      </w:r>
      <w:del w:id="37" w:author="Unknown Author" w:date="2016-08-24T16:52:00Z">
        <w:r>
          <w:rPr>
            <w:rFonts w:ascii="URWPalladioL" w:hAnsi="URWPalladioL"/>
          </w:rPr>
          <w:delText>k</w:delText>
        </w:r>
      </w:del>
      <w:r>
        <w:rPr>
          <w:rFonts w:ascii="URWPalladioL" w:hAnsi="URWPalladioL"/>
        </w:rPr>
        <w:t>g - 2</w:t>
      </w:r>
      <w:r>
        <w:rPr>
          <w:rFonts w:ascii="URWPalladioL" w:hAnsi="URWPalladioL"/>
          <w:vertAlign w:val="superscript"/>
        </w:rPr>
        <w:t>nd</w:t>
      </w:r>
      <w:r>
        <w:rPr>
          <w:rFonts w:ascii="URWPalladioL" w:hAnsi="URWPalladioL"/>
        </w:rPr>
        <w:t xml:space="preserve"> hole, 100 </w:t>
      </w:r>
      <w:del w:id="38" w:author="Unknown Author" w:date="2016-08-24T16:52:00Z">
        <w:r>
          <w:rPr>
            <w:rFonts w:ascii="URWPalladioL" w:hAnsi="URWPalladioL"/>
          </w:rPr>
          <w:delText>k</w:delText>
        </w:r>
      </w:del>
      <w:r>
        <w:rPr>
          <w:rFonts w:ascii="URWPalladioL" w:hAnsi="URWPalladioL"/>
        </w:rPr>
        <w:t>g - 3</w:t>
      </w:r>
      <w:r>
        <w:rPr>
          <w:rFonts w:ascii="URWPalladioL" w:hAnsi="URWPalladioL"/>
          <w:vertAlign w:val="superscript"/>
        </w:rPr>
        <w:t>rd</w:t>
      </w:r>
      <w:r>
        <w:rPr>
          <w:rFonts w:ascii="URWPalladioL" w:hAnsi="URWPalladioL"/>
        </w:rPr>
        <w:t xml:space="preserve"> hole</w:t>
      </w:r>
    </w:p>
    <w:p w14:paraId="5EE67D30" w14:textId="77777777" w:rsidR="006E7056" w:rsidRDefault="00EF7BEC">
      <w:pPr>
        <w:pStyle w:val="TextBody"/>
        <w:numPr>
          <w:ilvl w:val="0"/>
          <w:numId w:val="4"/>
        </w:numPr>
        <w:rPr>
          <w:rFonts w:ascii="URWPalladioL" w:hAnsi="URWPalladioL"/>
        </w:rPr>
      </w:pPr>
      <w:r>
        <w:rPr>
          <w:rFonts w:ascii="URWPalladioL" w:hAnsi="URWPalladioL"/>
        </w:rPr>
        <w:t xml:space="preserve">50 </w:t>
      </w:r>
      <w:del w:id="39" w:author="Unknown Author" w:date="2016-08-24T16:52:00Z">
        <w:r>
          <w:rPr>
            <w:rFonts w:ascii="URWPalladioL" w:hAnsi="URWPalladioL"/>
          </w:rPr>
          <w:delText>k</w:delText>
        </w:r>
      </w:del>
      <w:r>
        <w:rPr>
          <w:rFonts w:ascii="URWPalladioL" w:hAnsi="URWPalladioL"/>
        </w:rPr>
        <w:t>g - 1</w:t>
      </w:r>
      <w:r>
        <w:rPr>
          <w:rFonts w:ascii="URWPalladioL" w:hAnsi="URWPalladioL"/>
          <w:vertAlign w:val="superscript"/>
        </w:rPr>
        <w:t>st</w:t>
      </w:r>
      <w:r>
        <w:rPr>
          <w:rFonts w:ascii="URWPalladioL" w:hAnsi="URWPalladioL"/>
        </w:rPr>
        <w:t xml:space="preserve"> hole, 100 </w:t>
      </w:r>
      <w:del w:id="40" w:author="Unknown Author" w:date="2016-08-24T16:53:00Z">
        <w:r>
          <w:rPr>
            <w:rFonts w:ascii="URWPalladioL" w:hAnsi="URWPalladioL"/>
          </w:rPr>
          <w:delText>k</w:delText>
        </w:r>
      </w:del>
      <w:r>
        <w:rPr>
          <w:rFonts w:ascii="URWPalladioL" w:hAnsi="URWPalladioL"/>
        </w:rPr>
        <w:t>g 2</w:t>
      </w:r>
      <w:r>
        <w:rPr>
          <w:rFonts w:ascii="URWPalladioL" w:hAnsi="URWPalladioL"/>
          <w:vertAlign w:val="superscript"/>
        </w:rPr>
        <w:t>nd</w:t>
      </w:r>
      <w:r>
        <w:rPr>
          <w:rFonts w:ascii="URWPalladioL" w:hAnsi="URWPalladioL"/>
        </w:rPr>
        <w:t xml:space="preserve"> hole, 50 </w:t>
      </w:r>
      <w:del w:id="41" w:author="Unknown Author" w:date="2016-08-24T16:53:00Z">
        <w:r>
          <w:rPr>
            <w:rFonts w:ascii="URWPalladioL" w:hAnsi="URWPalladioL"/>
          </w:rPr>
          <w:delText>k</w:delText>
        </w:r>
      </w:del>
      <w:r>
        <w:rPr>
          <w:rFonts w:ascii="URWPalladioL" w:hAnsi="URWPalladioL"/>
        </w:rPr>
        <w:t>g 3</w:t>
      </w:r>
      <w:r>
        <w:rPr>
          <w:rFonts w:ascii="URWPalladioL" w:hAnsi="URWPalladioL"/>
          <w:vertAlign w:val="superscript"/>
        </w:rPr>
        <w:t>rd</w:t>
      </w:r>
      <w:r>
        <w:rPr>
          <w:rFonts w:ascii="URWPalladioL" w:hAnsi="URWPalladioL"/>
        </w:rPr>
        <w:t xml:space="preserve"> hole</w:t>
      </w:r>
    </w:p>
    <w:p w14:paraId="4B5D8E5A" w14:textId="77777777" w:rsidR="006E7056" w:rsidRDefault="00EF7BEC">
      <w:pPr>
        <w:pStyle w:val="TextBody"/>
        <w:numPr>
          <w:ilvl w:val="0"/>
          <w:numId w:val="4"/>
        </w:numPr>
        <w:rPr>
          <w:rFonts w:ascii="URWPalladioL" w:hAnsi="URWPalladioL"/>
        </w:rPr>
      </w:pPr>
      <w:r>
        <w:rPr>
          <w:rFonts w:ascii="URWPalladioL" w:hAnsi="URWPalladioL"/>
        </w:rPr>
        <w:t xml:space="preserve">100 </w:t>
      </w:r>
      <w:del w:id="42" w:author="Unknown Author" w:date="2016-08-24T16:53:00Z">
        <w:r>
          <w:rPr>
            <w:rFonts w:ascii="URWPalladioL" w:hAnsi="URWPalladioL"/>
          </w:rPr>
          <w:delText>k</w:delText>
        </w:r>
      </w:del>
      <w:r>
        <w:rPr>
          <w:rFonts w:ascii="URWPalladioL" w:hAnsi="URWPalladioL"/>
        </w:rPr>
        <w:t>g - 2</w:t>
      </w:r>
      <w:r>
        <w:rPr>
          <w:rFonts w:ascii="URWPalladioL" w:hAnsi="URWPalladioL"/>
          <w:vertAlign w:val="superscript"/>
        </w:rPr>
        <w:t>nd</w:t>
      </w:r>
      <w:r>
        <w:rPr>
          <w:rFonts w:ascii="URWPalladioL" w:hAnsi="URWPalladioL"/>
        </w:rPr>
        <w:t xml:space="preserve"> hole, 50 </w:t>
      </w:r>
      <w:del w:id="43" w:author="Unknown Author" w:date="2016-08-24T16:53:00Z">
        <w:r>
          <w:rPr>
            <w:rFonts w:ascii="URWPalladioL" w:hAnsi="URWPalladioL"/>
          </w:rPr>
          <w:delText>k</w:delText>
        </w:r>
      </w:del>
      <w:r>
        <w:rPr>
          <w:rFonts w:ascii="URWPalladioL" w:hAnsi="URWPalladioL"/>
        </w:rPr>
        <w:t>g - 4</w:t>
      </w:r>
      <w:r>
        <w:rPr>
          <w:rFonts w:ascii="URWPalladioL" w:hAnsi="URWPalladioL"/>
          <w:vertAlign w:val="superscript"/>
        </w:rPr>
        <w:t>th</w:t>
      </w:r>
      <w:r>
        <w:rPr>
          <w:rFonts w:ascii="URWPalladioL" w:hAnsi="URWPalladioL"/>
        </w:rPr>
        <w:t xml:space="preserve"> hole</w:t>
      </w:r>
    </w:p>
    <w:p w14:paraId="5F2AEC75" w14:textId="77777777" w:rsidR="006E7056" w:rsidRDefault="00EF7BEC">
      <w:pPr>
        <w:pStyle w:val="TextBody"/>
        <w:numPr>
          <w:ilvl w:val="0"/>
          <w:numId w:val="4"/>
        </w:numPr>
        <w:rPr>
          <w:rFonts w:ascii="URWPalladioL" w:hAnsi="URWPalladioL"/>
        </w:rPr>
      </w:pPr>
      <w:r>
        <w:rPr>
          <w:rFonts w:ascii="URWPalladioL" w:hAnsi="URWPalladioL"/>
        </w:rPr>
        <w:t xml:space="preserve">50 </w:t>
      </w:r>
      <w:del w:id="44" w:author="Unknown Author" w:date="2016-08-24T16:53:00Z">
        <w:r>
          <w:rPr>
            <w:rFonts w:ascii="URWPalladioL" w:hAnsi="URWPalladioL"/>
          </w:rPr>
          <w:delText>k</w:delText>
        </w:r>
      </w:del>
      <w:r>
        <w:rPr>
          <w:rFonts w:ascii="URWPalladioL" w:hAnsi="URWPalladioL"/>
        </w:rPr>
        <w:t>g - 1</w:t>
      </w:r>
      <w:r>
        <w:rPr>
          <w:rFonts w:ascii="URWPalladioL" w:hAnsi="URWPalladioL"/>
          <w:vertAlign w:val="superscript"/>
        </w:rPr>
        <w:t>st</w:t>
      </w:r>
      <w:r>
        <w:rPr>
          <w:rFonts w:ascii="URWPalladioL" w:hAnsi="URWPalladioL"/>
        </w:rPr>
        <w:t xml:space="preserve"> hole, 5</w:t>
      </w:r>
      <w:r>
        <w:rPr>
          <w:rFonts w:ascii="URWPalladioL" w:hAnsi="URWPalladioL"/>
        </w:rPr>
        <w:t xml:space="preserve">0 </w:t>
      </w:r>
      <w:del w:id="45" w:author="Unknown Author" w:date="2016-08-24T16:53:00Z">
        <w:r>
          <w:rPr>
            <w:rFonts w:ascii="URWPalladioL" w:hAnsi="URWPalladioL"/>
          </w:rPr>
          <w:delText>k</w:delText>
        </w:r>
      </w:del>
      <w:r>
        <w:rPr>
          <w:rFonts w:ascii="URWPalladioL" w:hAnsi="URWPalladioL"/>
        </w:rPr>
        <w:t>g 3</w:t>
      </w:r>
      <w:r>
        <w:rPr>
          <w:rFonts w:ascii="URWPalladioL" w:hAnsi="URWPalladioL"/>
          <w:vertAlign w:val="superscript"/>
        </w:rPr>
        <w:t>rd</w:t>
      </w:r>
      <w:r>
        <w:rPr>
          <w:rFonts w:ascii="URWPalladioL" w:hAnsi="URWPalladioL"/>
        </w:rPr>
        <w:t xml:space="preserve"> hole, 50 </w:t>
      </w:r>
      <w:del w:id="46" w:author="Unknown Author" w:date="2016-08-24T16:53:00Z">
        <w:r>
          <w:rPr>
            <w:rFonts w:ascii="URWPalladioL" w:hAnsi="URWPalladioL"/>
          </w:rPr>
          <w:delText>k</w:delText>
        </w:r>
      </w:del>
      <w:r>
        <w:rPr>
          <w:rFonts w:ascii="URWPalladioL" w:hAnsi="URWPalladioL"/>
        </w:rPr>
        <w:t>g 4</w:t>
      </w:r>
      <w:r>
        <w:rPr>
          <w:rFonts w:ascii="URWPalladioL" w:hAnsi="URWPalladioL"/>
          <w:vertAlign w:val="superscript"/>
        </w:rPr>
        <w:t>th</w:t>
      </w:r>
      <w:r>
        <w:rPr>
          <w:rFonts w:ascii="URWPalladioL" w:hAnsi="URWPalladioL"/>
        </w:rPr>
        <w:t xml:space="preserve"> hole</w:t>
      </w:r>
    </w:p>
    <w:p w14:paraId="0CBE3593" w14:textId="77777777" w:rsidR="006E7056" w:rsidRDefault="006E7056">
      <w:pPr>
        <w:pStyle w:val="TextBody"/>
        <w:rPr>
          <w:rFonts w:ascii="URWPalladioL" w:hAnsi="URWPalladioL"/>
        </w:rPr>
      </w:pPr>
    </w:p>
    <w:p w14:paraId="7819FF8C" w14:textId="77777777" w:rsidR="006E7056" w:rsidRDefault="00EF7BEC">
      <w:pPr>
        <w:pStyle w:val="TextBody"/>
        <w:rPr>
          <w:rFonts w:ascii="URWPalladioL" w:hAnsi="URWPalladioL"/>
        </w:rPr>
      </w:pPr>
      <w:r>
        <w:rPr>
          <w:rFonts w:ascii="URWPalladioL" w:hAnsi="URWPalladioL"/>
        </w:rPr>
        <w:t>These results confirm the predictions made by Equation 1.</w:t>
      </w:r>
      <w:ins w:id="47" w:author="Unknown Author" w:date="2016-08-14T14:40:00Z">
        <w:r>
          <w:rPr>
            <w:rFonts w:ascii="URWPalladioL" w:hAnsi="URWPalladioL"/>
          </w:rPr>
          <w:t xml:space="preserve"> Each weight connected to the beam provides a torque on the system. </w:t>
        </w:r>
      </w:ins>
      <w:ins w:id="48" w:author="Unknown Author" w:date="2016-08-14T14:43:00Z">
        <w:r>
          <w:rPr>
            <w:rFonts w:ascii="URWPalladioL" w:hAnsi="URWPalladioL"/>
          </w:rPr>
          <w:t xml:space="preserve">While weights on one side cause a torque in one direction, weights on the other side cause a torque </w:t>
        </w:r>
        <w:r>
          <w:rPr>
            <w:rFonts w:ascii="URWPalladioL" w:hAnsi="URWPalladioL"/>
          </w:rPr>
          <w:t>in the opposite direction.</w:t>
        </w:r>
      </w:ins>
      <w:del w:id="49" w:author="Unknown Author" w:date="2016-08-14T14:42:00Z">
        <w:r>
          <w:rPr>
            <w:rFonts w:ascii="URWPalladioL" w:hAnsi="URWPalladioL"/>
          </w:rPr>
          <w:delText xml:space="preserve"> </w:delText>
        </w:r>
      </w:del>
      <w:ins w:id="50" w:author="Unknown Author" w:date="2016-08-24T16:53:00Z">
        <w:r>
          <w:rPr>
            <w:rFonts w:ascii="URWPalladioL" w:hAnsi="URWPalladioL"/>
          </w:rPr>
          <w:t xml:space="preserve"> </w:t>
        </w:r>
      </w:ins>
      <w:r>
        <w:rPr>
          <w:rFonts w:ascii="URWPalladioL" w:hAnsi="URWPalladioL"/>
        </w:rPr>
        <w:t xml:space="preserve">When the </w:t>
      </w:r>
      <w:ins w:id="51" w:author="Unknown Author" w:date="2016-08-14T14:41:00Z">
        <w:r>
          <w:rPr>
            <w:rFonts w:ascii="URWPalladioL" w:hAnsi="URWPalladioL"/>
          </w:rPr>
          <w:t>sum</w:t>
        </w:r>
      </w:ins>
      <w:del w:id="52" w:author="Unknown Author" w:date="2016-08-14T14:41:00Z">
        <w:r>
          <w:rPr>
            <w:rFonts w:ascii="URWPalladioL" w:hAnsi="URWPalladioL"/>
          </w:rPr>
          <w:delText>some</w:delText>
        </w:r>
      </w:del>
      <w:r>
        <w:rPr>
          <w:rFonts w:ascii="URWPalladioL" w:hAnsi="URWPalladioL"/>
        </w:rPr>
        <w:t xml:space="preserve"> of the torques on the beam is equal to zero the beam will not rotate if released from rest</w:t>
      </w:r>
      <w:ins w:id="53" w:author="Unknown Author" w:date="2016-08-14T14:41:00Z">
        <w:r>
          <w:rPr>
            <w:rFonts w:ascii="URWPalladioL" w:hAnsi="URWPalladioL"/>
          </w:rPr>
          <w:t xml:space="preserve"> according to </w:t>
        </w:r>
      </w:ins>
      <w:ins w:id="54" w:author="Unknown Author" w:date="2016-08-14T14:42:00Z">
        <w:r>
          <w:rPr>
            <w:rFonts w:ascii="URWPalladioL" w:hAnsi="URWPalladioL"/>
          </w:rPr>
          <w:t xml:space="preserve">Equation 2. In each part of the experiment </w:t>
        </w:r>
        <w:proofErr w:type="gramStart"/>
        <w:r>
          <w:rPr>
            <w:rFonts w:ascii="URWPalladioL" w:hAnsi="URWPalladioL"/>
          </w:rPr>
          <w:lastRenderedPageBreak/>
          <w:t>when</w:t>
        </w:r>
        <w:proofErr w:type="gramEnd"/>
        <w:r>
          <w:rPr>
            <w:rFonts w:ascii="URWPalladioL" w:hAnsi="URWPalladioL"/>
          </w:rPr>
          <w:t xml:space="preserve"> the beam is in equilibrium the torques must be adding up to</w:t>
        </w:r>
        <w:r>
          <w:rPr>
            <w:rFonts w:ascii="URWPalladioL" w:hAnsi="URWPalladioL"/>
          </w:rPr>
          <w:t xml:space="preserve"> zero.</w:t>
        </w:r>
      </w:ins>
      <w:del w:id="55" w:author="Unknown Author" w:date="2016-08-14T14:41:00Z">
        <w:r>
          <w:rPr>
            <w:rFonts w:ascii="URWPalladioL" w:hAnsi="URWPalladioL"/>
          </w:rPr>
          <w:delText xml:space="preserve">. </w:delText>
        </w:r>
      </w:del>
    </w:p>
    <w:p w14:paraId="186D9213" w14:textId="77777777" w:rsidR="006E7056" w:rsidRDefault="006E7056">
      <w:pPr>
        <w:pStyle w:val="TextBody"/>
        <w:jc w:val="center"/>
        <w:rPr>
          <w:rFonts w:ascii="URWPalladioL" w:hAnsi="URWPalladioL"/>
        </w:rPr>
      </w:pPr>
    </w:p>
    <w:p w14:paraId="3E89B240" w14:textId="77777777" w:rsidR="006E7056" w:rsidRDefault="00EF7BEC">
      <w:pPr>
        <w:pStyle w:val="TextBody"/>
        <w:rPr>
          <w:rFonts w:ascii="URWPalladioL" w:hAnsi="URWPalladioL"/>
        </w:rPr>
      </w:pPr>
      <w:r>
        <w:rPr>
          <w:rFonts w:ascii="URWPalladioL" w:hAnsi="URWPalladioL"/>
          <w:b/>
        </w:rPr>
        <w:t xml:space="preserve">Summary: </w:t>
      </w:r>
      <w:r>
        <w:rPr>
          <w:rFonts w:ascii="URWPalladioL" w:hAnsi="URWPalladioL"/>
        </w:rPr>
        <w:t>In this experiment the two main components of torque were examined. Torque is the product of a force and the distance between the force and an axis of rotation. By placing different weights at different positions on a rotating beam, vari</w:t>
      </w:r>
      <w:r>
        <w:rPr>
          <w:rFonts w:ascii="URWPalladioL" w:hAnsi="URWPalladioL"/>
        </w:rPr>
        <w:t>ous quantities of torque were created.</w:t>
      </w:r>
      <w:del w:id="56" w:author="Unknown Author" w:date="2016-08-24T16:54:00Z">
        <w:r>
          <w:rPr>
            <w:rFonts w:ascii="URWPalladioL" w:hAnsi="URWPalladioL"/>
          </w:rPr>
          <w:delText xml:space="preserve"> </w:delText>
        </w:r>
      </w:del>
      <w:ins w:id="57" w:author="Unknown Author" w:date="2016-08-24T16:54:00Z">
        <w:r>
          <w:rPr>
            <w:rFonts w:ascii="URWPalladioL" w:hAnsi="URWPalladioL"/>
          </w:rPr>
          <w:t xml:space="preserve"> The heavier weight corresponded to a larger force and therefore a larger torque. Placing weights further from the axis of rotation created a larger lever arm which resulted in a larger torque than if the same weight </w:t>
        </w:r>
        <w:r>
          <w:rPr>
            <w:rFonts w:ascii="URWPalladioL" w:hAnsi="URWPalladioL"/>
          </w:rPr>
          <w:t xml:space="preserve">had been placed closer to the axis of rotation. </w:t>
        </w:r>
      </w:ins>
      <w:r>
        <w:rPr>
          <w:rFonts w:ascii="URWPalladioL" w:hAnsi="URWPalladioL"/>
        </w:rPr>
        <w:t>When the total torque on the beam was equal to zero the system was in equilibrium.</w:t>
      </w:r>
    </w:p>
    <w:p w14:paraId="438828CD" w14:textId="77777777" w:rsidR="006E7056" w:rsidRDefault="00EF7BEC">
      <w:pPr>
        <w:pStyle w:val="TextBody"/>
        <w:rPr>
          <w:rFonts w:ascii="URWPalladioL" w:hAnsi="URWPalladioL"/>
          <w:b/>
        </w:rPr>
      </w:pPr>
      <w:r>
        <w:rPr>
          <w:rFonts w:ascii="URWPalladioL" w:hAnsi="URWPalladioL"/>
          <w:b/>
        </w:rPr>
        <w:t xml:space="preserve">Applications: </w:t>
      </w:r>
    </w:p>
    <w:p w14:paraId="59921B5C" w14:textId="77777777" w:rsidR="006E7056" w:rsidRDefault="006E7056">
      <w:pPr>
        <w:pStyle w:val="TextBody"/>
        <w:rPr>
          <w:rFonts w:ascii="URWPalladioL" w:hAnsi="URWPalladioL"/>
        </w:rPr>
      </w:pPr>
    </w:p>
    <w:p w14:paraId="55307EEC" w14:textId="77777777" w:rsidR="006E7056" w:rsidRDefault="00EF7BEC">
      <w:pPr>
        <w:pStyle w:val="TextBody"/>
        <w:rPr>
          <w:rFonts w:ascii="URWPalladioL" w:hAnsi="URWPalladioL"/>
        </w:rPr>
      </w:pPr>
      <w:r>
        <w:rPr>
          <w:rFonts w:ascii="URWPalladioL" w:hAnsi="URWPalladioL"/>
        </w:rPr>
        <w:t>As mentioned in the principles section, a simple application of torque is that of a wrench tightening a bolt.</w:t>
      </w:r>
      <w:r>
        <w:rPr>
          <w:rFonts w:ascii="URWPalladioL" w:hAnsi="URWPalladioL"/>
        </w:rPr>
        <w:t xml:space="preserve"> The important thing to remember is that torque has two components. If it is difficult to tighten a bolt with the wrench in hand, a worker has two options. Either apply more force or just get a longer wrench. Usually the latter is the easier choice.</w:t>
      </w:r>
    </w:p>
    <w:p w14:paraId="40821028" w14:textId="77777777" w:rsidR="006E7056" w:rsidRDefault="006E7056">
      <w:pPr>
        <w:pStyle w:val="TextBody"/>
        <w:rPr>
          <w:rFonts w:ascii="URWPalladioL" w:hAnsi="URWPalladioL"/>
        </w:rPr>
      </w:pPr>
    </w:p>
    <w:p w14:paraId="58B2A200" w14:textId="77777777" w:rsidR="006E7056" w:rsidRDefault="00EF7BEC">
      <w:pPr>
        <w:pStyle w:val="TextBody"/>
        <w:rPr>
          <w:rFonts w:ascii="URWPalladioL" w:hAnsi="URWPalladioL"/>
        </w:rPr>
      </w:pPr>
      <w:r>
        <w:rPr>
          <w:rFonts w:ascii="URWPalladioL" w:hAnsi="URWPalladioL"/>
        </w:rPr>
        <w:t xml:space="preserve">When </w:t>
      </w:r>
      <w:r>
        <w:rPr>
          <w:rFonts w:ascii="URWPalladioL" w:hAnsi="URWPalladioL"/>
        </w:rPr>
        <w:t>a car commercial quotes some value of torque it would be a good idea to pay attention. As can be seen by the equation</w:t>
      </w:r>
      <m:oMath>
        <m:acc>
          <m:accPr>
            <m:chr m:val="⃗"/>
            <m:ctrlPr>
              <w:rPr>
                <w:rFonts w:ascii="Cambria Math" w:hAnsi="Cambria Math"/>
              </w:rPr>
            </m:ctrlPr>
          </m:accPr>
          <m:e>
            <m:r>
              <w:rPr>
                <w:rFonts w:ascii="Cambria Math" w:hAnsi="Cambria Math"/>
              </w:rPr>
              <m:t>τ</m:t>
            </m:r>
          </m:e>
        </m:acc>
        <m:r>
          <w:rPr>
            <w:rFonts w:ascii="Cambria Math" w:hAnsi="Cambria Math"/>
          </w:rPr>
          <m:t xml:space="preserve"> = </m:t>
        </m:r>
        <m:acc>
          <m:accPr>
            <m:chr m:val="⃗"/>
            <m:ctrlPr>
              <w:rPr>
                <w:rFonts w:ascii="Cambria Math" w:hAnsi="Cambria Math"/>
              </w:rPr>
            </m:ctrlPr>
          </m:accPr>
          <m:e>
            <m:r>
              <w:rPr>
                <w:rFonts w:ascii="Cambria Math" w:hAnsi="Cambria Math"/>
              </w:rPr>
              <m:t>α</m:t>
            </m:r>
          </m:e>
        </m:acc>
        <m:r>
          <w:rPr>
            <w:rFonts w:ascii="Cambria Math" w:hAnsi="Cambria Math"/>
          </w:rPr>
          <m:t xml:space="preserve"> * </m:t>
        </m:r>
        <m:r>
          <w:rPr>
            <w:rFonts w:ascii="Cambria Math" w:hAnsi="Cambria Math"/>
          </w:rPr>
          <m:t>I</m:t>
        </m:r>
      </m:oMath>
      <w:r>
        <w:rPr>
          <w:rFonts w:ascii="URWPalladioL" w:hAnsi="URWPalladioL"/>
        </w:rPr>
        <w:t xml:space="preserve">torque is what makes the wheels on a car accelerate. The more torque the more acceleration. </w:t>
      </w:r>
    </w:p>
    <w:p w14:paraId="57FDC12D" w14:textId="77777777" w:rsidR="006E7056" w:rsidRDefault="006E7056">
      <w:pPr>
        <w:pStyle w:val="TextBody"/>
        <w:rPr>
          <w:rFonts w:ascii="URWPalladioL" w:hAnsi="URWPalladioL"/>
        </w:rPr>
      </w:pPr>
    </w:p>
    <w:p w14:paraId="3CE8B9C2" w14:textId="77777777" w:rsidR="006E7056" w:rsidRDefault="00EF7BEC">
      <w:pPr>
        <w:pStyle w:val="TextBody"/>
        <w:rPr>
          <w:rFonts w:ascii="URWPalladioL" w:hAnsi="URWPalladioL"/>
        </w:rPr>
      </w:pPr>
      <w:r>
        <w:rPr>
          <w:rFonts w:ascii="URWPalladioL" w:hAnsi="URWPalladioL"/>
        </w:rPr>
        <w:t xml:space="preserve">A seesaw on the playground is a </w:t>
      </w:r>
      <w:r>
        <w:rPr>
          <w:rFonts w:ascii="URWPalladioL" w:hAnsi="URWPalladioL"/>
        </w:rPr>
        <w:t xml:space="preserve">perfect application of torque. </w:t>
      </w:r>
      <w:proofErr w:type="gramStart"/>
      <w:r>
        <w:rPr>
          <w:rFonts w:ascii="URWPalladioL" w:hAnsi="URWPalladioL"/>
        </w:rPr>
        <w:t xml:space="preserve">The </w:t>
      </w:r>
      <w:del w:id="58" w:author="Aaron Kolski-Andreaco" w:date="2016-08-29T13:01:00Z">
        <w:r w:rsidDel="00EF7BEC">
          <w:rPr>
            <w:rFonts w:ascii="URWPalladioL" w:hAnsi="URWPalladioL"/>
          </w:rPr>
          <w:delText>beam wants to rotate</w:delText>
        </w:r>
      </w:del>
      <w:ins w:id="59" w:author="Aaron Kolski-Andreaco" w:date="2016-08-29T13:01:00Z">
        <w:r>
          <w:rPr>
            <w:rFonts w:ascii="URWPalladioL" w:hAnsi="URWPalladioL"/>
          </w:rPr>
          <w:t>rotates</w:t>
        </w:r>
      </w:ins>
      <w:proofErr w:type="gramEnd"/>
      <w:r>
        <w:rPr>
          <w:rFonts w:ascii="URWPalladioL" w:hAnsi="URWPalladioL"/>
        </w:rPr>
        <w:t xml:space="preserve"> about the fulcrum and the </w:t>
      </w:r>
      <w:ins w:id="60" w:author="Aaron Kolski-Andreaco" w:date="2016-08-29T12:59:00Z">
        <w:r>
          <w:rPr>
            <w:rFonts w:ascii="URWPalladioL" w:hAnsi="URWPalladioL"/>
          </w:rPr>
          <w:t>people sitting on either end provide</w:t>
        </w:r>
        <w:r>
          <w:rPr>
            <w:rFonts w:ascii="URWPalladioL" w:hAnsi="URWPalladioL"/>
          </w:rPr>
          <w:t xml:space="preserve"> the</w:t>
        </w:r>
        <w:r>
          <w:rPr>
            <w:rFonts w:ascii="URWPalladioL" w:hAnsi="URWPalladioL"/>
          </w:rPr>
          <w:t xml:space="preserve"> </w:t>
        </w:r>
      </w:ins>
      <w:r>
        <w:rPr>
          <w:rFonts w:ascii="URWPalladioL" w:hAnsi="URWPalladioL"/>
        </w:rPr>
        <w:t>torque</w:t>
      </w:r>
      <w:ins w:id="61" w:author="Aaron Kolski-Andreaco" w:date="2016-08-29T13:00:00Z">
        <w:r>
          <w:rPr>
            <w:rFonts w:ascii="URWPalladioL" w:hAnsi="URWPalladioL"/>
          </w:rPr>
          <w:t xml:space="preserve">.  </w:t>
        </w:r>
      </w:ins>
      <w:del w:id="62" w:author="Aaron Kolski-Andreaco" w:date="2016-08-29T13:00:00Z">
        <w:r w:rsidDel="00EF7BEC">
          <w:rPr>
            <w:rFonts w:ascii="URWPalladioL" w:hAnsi="URWPalladioL"/>
          </w:rPr>
          <w:delText xml:space="preserve"> </w:delText>
        </w:r>
        <w:r w:rsidDel="00EF7BEC">
          <w:rPr>
            <w:rFonts w:ascii="URWPalladioL" w:hAnsi="URWPalladioL"/>
          </w:rPr>
          <w:delText>i</w:delText>
        </w:r>
        <w:r w:rsidDel="00EF7BEC">
          <w:rPr>
            <w:rFonts w:ascii="URWPalladioL" w:hAnsi="URWPalladioL"/>
          </w:rPr>
          <w:delText>s</w:delText>
        </w:r>
        <w:r w:rsidDel="00EF7BEC">
          <w:rPr>
            <w:rFonts w:ascii="URWPalladioL" w:hAnsi="URWPalladioL"/>
          </w:rPr>
          <w:delText xml:space="preserve"> </w:delText>
        </w:r>
      </w:del>
      <w:del w:id="63" w:author="Aaron Kolski-Andreaco" w:date="2016-08-29T12:59:00Z">
        <w:r w:rsidDel="00EF7BEC">
          <w:rPr>
            <w:rFonts w:ascii="URWPalladioL" w:hAnsi="URWPalladioL"/>
          </w:rPr>
          <w:delText>provided by the people sitting on either ends</w:delText>
        </w:r>
      </w:del>
      <w:del w:id="64" w:author="Aaron Kolski-Andreaco" w:date="2016-08-29T13:00:00Z">
        <w:r w:rsidDel="00EF7BEC">
          <w:rPr>
            <w:rFonts w:ascii="URWPalladioL" w:hAnsi="URWPalladioL"/>
          </w:rPr>
          <w:delText>.</w:delText>
        </w:r>
        <w:r w:rsidDel="00EF7BEC">
          <w:rPr>
            <w:rFonts w:ascii="URWPalladioL" w:hAnsi="URWPalladioL"/>
          </w:rPr>
          <w:delText xml:space="preserve"> </w:delText>
        </w:r>
      </w:del>
      <w:r>
        <w:rPr>
          <w:rFonts w:ascii="URWPalladioL" w:hAnsi="URWPalladioL"/>
        </w:rPr>
        <w:t>If one person has more mass then the torque they provide will be larger and the person on the other side will be lift</w:t>
      </w:r>
      <w:r>
        <w:rPr>
          <w:rFonts w:ascii="URWPalladioL" w:hAnsi="URWPalladioL"/>
        </w:rPr>
        <w:t>ed up. To get them down the person on the ground provides a torque by pushing up with their legs to counter the force of their weight and they in turn are lifted up.</w:t>
      </w:r>
    </w:p>
    <w:p w14:paraId="472B1C38" w14:textId="77777777" w:rsidR="006E7056" w:rsidRDefault="006E7056">
      <w:pPr>
        <w:pStyle w:val="TextBody"/>
        <w:rPr>
          <w:rFonts w:ascii="URWPalladioL" w:hAnsi="URWPalladioL"/>
        </w:rPr>
      </w:pPr>
    </w:p>
    <w:p w14:paraId="5BE67AE4" w14:textId="77777777" w:rsidR="006E7056" w:rsidRDefault="006E7056">
      <w:pPr>
        <w:pStyle w:val="TextBody"/>
        <w:rPr>
          <w:rFonts w:ascii="URWPalladioL" w:hAnsi="URWPalladioL"/>
        </w:rPr>
      </w:pPr>
    </w:p>
    <w:p w14:paraId="340561E8" w14:textId="77777777" w:rsidR="006E7056" w:rsidRDefault="006E7056">
      <w:pPr>
        <w:pStyle w:val="TextBody"/>
        <w:rPr>
          <w:rFonts w:ascii="URWPalladioL" w:hAnsi="URWPalladioL"/>
        </w:rPr>
      </w:pPr>
    </w:p>
    <w:p w14:paraId="4D89DC65" w14:textId="77777777" w:rsidR="006E7056" w:rsidRDefault="006E7056">
      <w:pPr>
        <w:pStyle w:val="TextBody"/>
        <w:rPr>
          <w:rFonts w:ascii="URWPalladioL" w:hAnsi="URWPalladioL"/>
        </w:rPr>
      </w:pPr>
    </w:p>
    <w:sectPr w:rsidR="006E7056">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URWPalladioL">
    <w:altName w:val="Times New Roman"/>
    <w:charset w:val="01"/>
    <w:family w:val="auto"/>
    <w:pitch w:val="default"/>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0E3"/>
    <w:multiLevelType w:val="multilevel"/>
    <w:tmpl w:val="7DCC8972"/>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38F54334"/>
    <w:multiLevelType w:val="multilevel"/>
    <w:tmpl w:val="D99A624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4AE7355E"/>
    <w:multiLevelType w:val="multilevel"/>
    <w:tmpl w:val="3F60CBC0"/>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5B441186"/>
    <w:multiLevelType w:val="multilevel"/>
    <w:tmpl w:val="D4DA53D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6D366FA3"/>
    <w:multiLevelType w:val="multilevel"/>
    <w:tmpl w:val="08DE9FD0"/>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09"/>
  <w:characterSpacingControl w:val="doNotCompress"/>
  <w:compat>
    <w:compatSetting w:name="compatibilityMode" w:uri="http://schemas.microsoft.com/office/word" w:val="12"/>
  </w:compat>
  <w:rsids>
    <w:rsidRoot w:val="006E7056"/>
    <w:rsid w:val="006E7056"/>
    <w:rsid w:val="00EF7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17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EF7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7BE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257971</TotalTime>
  <Pages>3</Pages>
  <Words>914</Words>
  <Characters>5210</Characters>
  <Application>Microsoft Macintosh Word</Application>
  <DocSecurity>0</DocSecurity>
  <Lines>43</Lines>
  <Paragraphs>12</Paragraphs>
  <ScaleCrop>false</ScaleCrop>
  <Company>Journal of Visualized Experiments</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Aaron Kolski-Andreaco</cp:lastModifiedBy>
  <cp:revision>21</cp:revision>
  <dcterms:created xsi:type="dcterms:W3CDTF">2016-06-21T11:17:00Z</dcterms:created>
  <dcterms:modified xsi:type="dcterms:W3CDTF">2016-08-29T17:03:00Z</dcterms:modified>
  <dc:language>en-US</dc:language>
</cp:coreProperties>
</file>